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68D0" w14:textId="2964093B" w:rsidR="00B11876" w:rsidRDefault="009735F3" w:rsidP="00370FEC">
      <w:pPr>
        <w:pStyle w:val="Hlavika"/>
        <w:tabs>
          <w:tab w:val="clear" w:pos="9072"/>
        </w:tabs>
        <w:ind w:left="-567"/>
        <w:jc w:val="right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0F4A94">
        <w:rPr>
          <w:rFonts w:ascii="Calibri" w:hAnsi="Calibri" w:cs="Times New Roman"/>
          <w:noProof/>
          <w:lang w:eastAsia="sk-SK"/>
        </w:rPr>
        <w:t xml:space="preserve">  </w:t>
      </w:r>
      <w:r w:rsidR="00370FEC">
        <w:rPr>
          <w:rFonts w:ascii="Calibri" w:hAnsi="Calibri" w:cs="Times New Roman"/>
          <w:noProof/>
          <w:lang w:eastAsia="sk-SK"/>
        </w:rPr>
        <w:t xml:space="preserve">Príloha č. </w:t>
      </w:r>
      <w:del w:id="0" w:author="Autor">
        <w:r w:rsidR="00FF696D" w:rsidDel="008A61E9">
          <w:rPr>
            <w:rFonts w:ascii="Calibri" w:hAnsi="Calibri" w:cs="Times New Roman"/>
            <w:noProof/>
            <w:lang w:eastAsia="sk-SK"/>
          </w:rPr>
          <w:delText>10</w:delText>
        </w:r>
      </w:del>
      <w:ins w:id="1" w:author="Autor">
        <w:r w:rsidR="0060619E">
          <w:rPr>
            <w:rFonts w:ascii="Calibri" w:hAnsi="Calibri" w:cs="Times New Roman"/>
            <w:noProof/>
            <w:lang w:eastAsia="sk-SK"/>
          </w:rPr>
          <w:t>7</w:t>
        </w:r>
      </w:ins>
    </w:p>
    <w:p w14:paraId="6D98D6A6" w14:textId="14712E00" w:rsidR="009E513B" w:rsidRDefault="00B11876" w:rsidP="00323F7D">
      <w:pPr>
        <w:spacing w:after="360"/>
        <w:rPr>
          <w:b/>
          <w:szCs w:val="22"/>
        </w:rPr>
      </w:pPr>
      <w:r w:rsidRPr="00A627B4">
        <w:rPr>
          <w:rFonts w:ascii="Calibri" w:hAnsi="Calibri" w:cs="Times New Roman"/>
          <w:noProof/>
          <w:lang w:eastAsia="sk-SK"/>
        </w:rPr>
        <w:t xml:space="preserve"> </w:t>
      </w:r>
      <w:r w:rsidR="00370FEC">
        <w:rPr>
          <w:rFonts w:ascii="Calibri" w:hAnsi="Calibri" w:cs="Times New Roman"/>
          <w:noProof/>
          <w:lang w:eastAsia="sk-SK"/>
        </w:rPr>
        <w:t xml:space="preserve">          </w:t>
      </w:r>
      <w:bookmarkStart w:id="2" w:name="_Toc404872120"/>
      <w:bookmarkStart w:id="3" w:name="_Toc404872045"/>
      <w:bookmarkEnd w:id="2"/>
      <w:bookmarkEnd w:id="3"/>
      <w:r w:rsidR="0016796B" w:rsidRPr="00EC46B4">
        <w:rPr>
          <w:b/>
          <w:szCs w:val="22"/>
        </w:rPr>
        <w:t xml:space="preserve">Súhrnný dokument sumarizujúci údaje o vzniku odpadu a spôsobe nakladania s ním 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3A707BA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5C321E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  <w:bookmarkStart w:id="4" w:name="_GoBack"/>
        <w:bookmarkEnd w:id="4"/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A420926" w:rsidR="0016796B" w:rsidRPr="00EC46B4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:</w:t>
            </w:r>
          </w:p>
        </w:tc>
      </w:tr>
    </w:tbl>
    <w:p w14:paraId="7ECA76FE" w14:textId="77777777" w:rsidR="00370FEC" w:rsidRPr="00EC46B4" w:rsidRDefault="00370FEC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C94CA33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</w:t>
            </w:r>
            <w:r w:rsidR="005C321E">
              <w:rPr>
                <w:b/>
                <w:color w:val="000000" w:themeColor="text1"/>
                <w:sz w:val="22"/>
                <w:szCs w:val="22"/>
              </w:rPr>
              <w:t> </w:t>
            </w:r>
            <w:r w:rsidRPr="00A9190B">
              <w:rPr>
                <w:b/>
                <w:color w:val="000000" w:themeColor="text1"/>
                <w:sz w:val="22"/>
                <w:szCs w:val="22"/>
              </w:rPr>
              <w:t>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IČO:</w:t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086F734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</w:t>
            </w:r>
            <w:r w:rsidR="005C321E">
              <w:rPr>
                <w:sz w:val="22"/>
                <w:szCs w:val="22"/>
              </w:rPr>
              <w:t> </w:t>
            </w:r>
            <w:r w:rsidRPr="00EC46B4">
              <w:rPr>
                <w:sz w:val="22"/>
                <w:szCs w:val="22"/>
              </w:rPr>
              <w:t>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2785"/>
        <w:gridCol w:w="5012"/>
        <w:gridCol w:w="1417"/>
      </w:tblGrid>
      <w:tr w:rsidR="0016796B" w:rsidRPr="00EC46B4" w14:paraId="6F8B26D2" w14:textId="77777777" w:rsidTr="00A62B4E">
        <w:tc>
          <w:tcPr>
            <w:tcW w:w="2785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A62B4E">
        <w:tc>
          <w:tcPr>
            <w:tcW w:w="2785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F27192">
        <w:trPr>
          <w:trHeight w:val="3855"/>
        </w:trPr>
        <w:tc>
          <w:tcPr>
            <w:tcW w:w="9214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12F06DA3" w:rsidR="0016796B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CAAC0E3" w14:textId="77777777" w:rsidR="00F27192" w:rsidRPr="00EC46B4" w:rsidRDefault="00F27192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11C100DF" w:rsidR="007D42BA" w:rsidRDefault="007D42BA" w:rsidP="007D42BA">
      <w:pPr>
        <w:tabs>
          <w:tab w:val="left" w:pos="5460"/>
        </w:tabs>
        <w:spacing w:after="0"/>
        <w:rPr>
          <w:rFonts w:cs="Calibri"/>
        </w:rPr>
      </w:pPr>
    </w:p>
    <w:sectPr w:rsidR="007D42BA" w:rsidSect="00F27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18" w:right="1417" w:bottom="993" w:left="1417" w:header="340" w:footer="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6F901" w14:textId="77777777" w:rsidR="00A65F56" w:rsidRDefault="00A65F56" w:rsidP="00D5790C">
      <w:r>
        <w:separator/>
      </w:r>
    </w:p>
    <w:p w14:paraId="143B8BE9" w14:textId="77777777" w:rsidR="00A65F56" w:rsidRDefault="00A65F56" w:rsidP="00D5790C"/>
    <w:p w14:paraId="4B731660" w14:textId="77777777" w:rsidR="00A65F56" w:rsidRDefault="00A65F56" w:rsidP="00D5790C"/>
  </w:endnote>
  <w:endnote w:type="continuationSeparator" w:id="0">
    <w:p w14:paraId="2016130E" w14:textId="77777777" w:rsidR="00A65F56" w:rsidRDefault="00A65F56" w:rsidP="00D5790C">
      <w:r>
        <w:continuationSeparator/>
      </w:r>
    </w:p>
    <w:p w14:paraId="09E5D2F6" w14:textId="77777777" w:rsidR="00A65F56" w:rsidRDefault="00A65F56" w:rsidP="00D5790C"/>
    <w:p w14:paraId="50DAD6CC" w14:textId="77777777" w:rsidR="00A65F56" w:rsidRDefault="00A65F56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53AF8" w14:textId="77777777" w:rsidR="00085B7E" w:rsidRDefault="00085B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7742E" w14:textId="77777777" w:rsidR="00085B7E" w:rsidRDefault="00085B7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FD6FB" w14:textId="77777777" w:rsidR="00085B7E" w:rsidRDefault="00085B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EEF31" w14:textId="77777777" w:rsidR="00A65F56" w:rsidRDefault="00A65F56" w:rsidP="00D5790C">
      <w:r>
        <w:separator/>
      </w:r>
    </w:p>
    <w:p w14:paraId="5EBAF1FB" w14:textId="77777777" w:rsidR="00A65F56" w:rsidRDefault="00A65F56" w:rsidP="00D5790C"/>
    <w:p w14:paraId="44E21974" w14:textId="77777777" w:rsidR="00A65F56" w:rsidRDefault="00A65F56" w:rsidP="00D5790C"/>
  </w:footnote>
  <w:footnote w:type="continuationSeparator" w:id="0">
    <w:p w14:paraId="19667051" w14:textId="77777777" w:rsidR="00A65F56" w:rsidRDefault="00A65F56" w:rsidP="00D5790C">
      <w:r>
        <w:continuationSeparator/>
      </w:r>
    </w:p>
    <w:p w14:paraId="09EF99B6" w14:textId="77777777" w:rsidR="00A65F56" w:rsidRDefault="00A65F56" w:rsidP="00D5790C"/>
    <w:p w14:paraId="47E89D21" w14:textId="77777777" w:rsidR="00A65F56" w:rsidRDefault="00A65F56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CC75A" w14:textId="77777777" w:rsidR="00085B7E" w:rsidRDefault="00085B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0A76DBA6" w:rsidR="00BA704E" w:rsidRPr="00F27192" w:rsidRDefault="00F27192" w:rsidP="00F27192">
    <w:pPr>
      <w:pStyle w:val="Hlavika"/>
      <w:tabs>
        <w:tab w:val="clear" w:pos="4536"/>
        <w:tab w:val="clear" w:pos="9072"/>
        <w:tab w:val="left" w:pos="3510"/>
      </w:tabs>
    </w:pPr>
    <w:r>
      <w:t xml:space="preserve">                                          </w:t>
    </w:r>
    <w:r w:rsidR="0085011E">
      <w:rPr>
        <w:noProof/>
        <w:lang w:eastAsia="sk-SK"/>
      </w:rPr>
      <w:drawing>
        <wp:inline distT="0" distB="0" distL="0" distR="0" wp14:anchorId="0CD51EBD" wp14:editId="6708EB4F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2C22" w14:textId="3AB179EF" w:rsidR="000F4A94" w:rsidRDefault="000F4A94" w:rsidP="000F4A94">
    <w:pPr>
      <w:pStyle w:val="Hlavika"/>
      <w:tabs>
        <w:tab w:val="clear" w:pos="4536"/>
        <w:tab w:val="clear" w:pos="9072"/>
        <w:tab w:val="left" w:pos="3510"/>
      </w:tabs>
    </w:pPr>
    <w:r>
      <w:rPr>
        <w:rFonts w:ascii="Times New Roman"/>
        <w:noProof/>
        <w:sz w:val="20"/>
        <w:lang w:eastAsia="sk-SK"/>
      </w:rPr>
      <w:drawing>
        <wp:inline distT="0" distB="0" distL="0" distR="0" wp14:anchorId="061A0E3C" wp14:editId="30A0D7D5">
          <wp:extent cx="1650365" cy="379730"/>
          <wp:effectExtent l="0" t="0" r="0" b="1270"/>
          <wp:docPr id="299" name="Obrázok 299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snímka obrazovky, písmo, elektrická modrá, modrá majorelle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2584DD86" wp14:editId="75331AAB">
          <wp:extent cx="1638935" cy="356235"/>
          <wp:effectExtent l="0" t="0" r="0" b="5715"/>
          <wp:docPr id="300" name="Obrázok 300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Obrázok, na ktorom je písmo, grafika, snímka obrazovky, grafický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  <w:lang w:eastAsia="sk-SK"/>
      </w:rPr>
      <w:drawing>
        <wp:inline distT="0" distB="0" distL="0" distR="0" wp14:anchorId="44930CC7" wp14:editId="585E1578">
          <wp:extent cx="1257300" cy="444500"/>
          <wp:effectExtent l="0" t="0" r="0" b="0"/>
          <wp:docPr id="301" name="Obrázok 3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424452" cy="5035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6AF1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5B7E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4DFE"/>
    <w:rsid w:val="000D7548"/>
    <w:rsid w:val="000E0905"/>
    <w:rsid w:val="000E200A"/>
    <w:rsid w:val="000E22F3"/>
    <w:rsid w:val="000E49F8"/>
    <w:rsid w:val="000E5E5F"/>
    <w:rsid w:val="000F432A"/>
    <w:rsid w:val="000F4A94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0B87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27E0"/>
    <w:rsid w:val="002E61DA"/>
    <w:rsid w:val="002E666D"/>
    <w:rsid w:val="002E6A28"/>
    <w:rsid w:val="002E6E00"/>
    <w:rsid w:val="002F0990"/>
    <w:rsid w:val="002F71E5"/>
    <w:rsid w:val="002F7CE6"/>
    <w:rsid w:val="003002AE"/>
    <w:rsid w:val="0030380D"/>
    <w:rsid w:val="003043D9"/>
    <w:rsid w:val="003149EA"/>
    <w:rsid w:val="00315813"/>
    <w:rsid w:val="00317C47"/>
    <w:rsid w:val="00317F16"/>
    <w:rsid w:val="003238CF"/>
    <w:rsid w:val="00323F7D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0FEC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6FAA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321E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0619E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1028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42BA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011E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1E9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46C0C"/>
    <w:rsid w:val="00A5179B"/>
    <w:rsid w:val="00A547DA"/>
    <w:rsid w:val="00A62B4E"/>
    <w:rsid w:val="00A65EA2"/>
    <w:rsid w:val="00A65F56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41D3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192"/>
    <w:rsid w:val="00F30CB8"/>
    <w:rsid w:val="00F343DF"/>
    <w:rsid w:val="00F3675F"/>
    <w:rsid w:val="00F370DC"/>
    <w:rsid w:val="00F40F21"/>
    <w:rsid w:val="00F459BC"/>
    <w:rsid w:val="00F47AF9"/>
    <w:rsid w:val="00F5114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96D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3AF55-4C6B-42BF-A493-2684C8B9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2025-10-03T10:04:00Z</dcterms:created>
  <dcterms:modified xsi:type="dcterms:W3CDTF">2025-10-03T10:04:00Z</dcterms:modified>
</cp:coreProperties>
</file>